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390F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261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91FD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420C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2025-10-14T10:38:00Z</dcterms:created>
  <dcterms:modified xsi:type="dcterms:W3CDTF">2025-10-14T10:38:00Z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